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F29" w:rsidRPr="00833965" w:rsidRDefault="00833965" w:rsidP="00833965">
      <w:pPr>
        <w:pStyle w:val="NoSpacing"/>
        <w:rPr>
          <w:rFonts w:ascii="Arial" w:hAnsi="Arial" w:cs="Arial"/>
          <w:sz w:val="24"/>
          <w:szCs w:val="24"/>
          <w:u w:val="single"/>
        </w:rPr>
      </w:pPr>
      <w:r w:rsidRPr="00833965">
        <w:rPr>
          <w:rFonts w:ascii="Arial" w:hAnsi="Arial" w:cs="Arial"/>
          <w:sz w:val="24"/>
          <w:szCs w:val="24"/>
          <w:u w:val="single"/>
        </w:rPr>
        <w:t>General</w:t>
      </w:r>
      <w:r w:rsidR="004C1D64" w:rsidRPr="00833965">
        <w:rPr>
          <w:rFonts w:ascii="Arial" w:hAnsi="Arial" w:cs="Arial"/>
          <w:sz w:val="24"/>
          <w:szCs w:val="24"/>
          <w:u w:val="single"/>
        </w:rPr>
        <w:t xml:space="preserve"> </w:t>
      </w:r>
    </w:p>
    <w:p w:rsidR="000A40CD" w:rsidRPr="00833965" w:rsidRDefault="000A40CD" w:rsidP="00833965">
      <w:pPr>
        <w:pStyle w:val="ListParagraph"/>
        <w:numPr>
          <w:ilvl w:val="0"/>
          <w:numId w:val="9"/>
        </w:numPr>
        <w:spacing w:after="160" w:line="259" w:lineRule="auto"/>
        <w:rPr>
          <w:rFonts w:ascii="Arial" w:hAnsi="Arial" w:cs="Arial"/>
          <w:sz w:val="24"/>
          <w:szCs w:val="24"/>
        </w:rPr>
      </w:pPr>
      <w:r w:rsidRPr="00833965">
        <w:rPr>
          <w:rFonts w:ascii="Arial" w:hAnsi="Arial" w:cs="Arial"/>
          <w:sz w:val="24"/>
          <w:szCs w:val="24"/>
        </w:rPr>
        <w:t xml:space="preserve">The instructor(s) on the sector </w:t>
      </w:r>
      <w:r w:rsidR="009A5A12">
        <w:rPr>
          <w:rFonts w:ascii="Arial" w:hAnsi="Arial" w:cs="Arial"/>
          <w:sz w:val="24"/>
          <w:szCs w:val="24"/>
        </w:rPr>
        <w:t xml:space="preserve">is </w:t>
      </w:r>
      <w:r w:rsidRPr="00833965">
        <w:rPr>
          <w:rFonts w:ascii="Arial" w:hAnsi="Arial" w:cs="Arial"/>
          <w:sz w:val="24"/>
          <w:szCs w:val="24"/>
        </w:rPr>
        <w:t xml:space="preserve">in charge of the position and/or scenario. </w:t>
      </w:r>
    </w:p>
    <w:p w:rsidR="000A40CD" w:rsidRPr="00833965" w:rsidRDefault="000A40CD" w:rsidP="00833965">
      <w:pPr>
        <w:pStyle w:val="ListParagraph"/>
        <w:numPr>
          <w:ilvl w:val="1"/>
          <w:numId w:val="9"/>
        </w:numPr>
        <w:rPr>
          <w:rFonts w:ascii="Arial" w:hAnsi="Arial" w:cs="Arial"/>
          <w:sz w:val="24"/>
          <w:szCs w:val="24"/>
        </w:rPr>
      </w:pPr>
      <w:r w:rsidRPr="00833965">
        <w:rPr>
          <w:rFonts w:ascii="Arial" w:hAnsi="Arial" w:cs="Arial"/>
          <w:sz w:val="24"/>
          <w:szCs w:val="24"/>
        </w:rPr>
        <w:t>Follow all instructions given by the instructor.  This includes starting, stopping, or pausing the scenario</w:t>
      </w:r>
      <w:r w:rsidR="00833965" w:rsidRPr="00833965">
        <w:rPr>
          <w:rFonts w:ascii="Arial" w:hAnsi="Arial" w:cs="Arial"/>
          <w:sz w:val="24"/>
          <w:szCs w:val="24"/>
        </w:rPr>
        <w:t>, a</w:t>
      </w:r>
      <w:r w:rsidRPr="00833965">
        <w:rPr>
          <w:rFonts w:ascii="Arial" w:hAnsi="Arial" w:cs="Arial"/>
          <w:sz w:val="24"/>
          <w:szCs w:val="24"/>
        </w:rPr>
        <w:t>s well as doing any additional, no longer valid, or unscripted prompts or actions</w:t>
      </w:r>
      <w:r w:rsidR="00833965" w:rsidRPr="00833965">
        <w:rPr>
          <w:rFonts w:ascii="Arial" w:hAnsi="Arial" w:cs="Arial"/>
          <w:sz w:val="24"/>
          <w:szCs w:val="24"/>
        </w:rPr>
        <w:t>.</w:t>
      </w:r>
    </w:p>
    <w:p w:rsidR="00833965" w:rsidRPr="00833965" w:rsidRDefault="00833965" w:rsidP="00833965">
      <w:pPr>
        <w:pStyle w:val="ListParagraph"/>
        <w:numPr>
          <w:ilvl w:val="1"/>
          <w:numId w:val="9"/>
        </w:numPr>
        <w:rPr>
          <w:rFonts w:ascii="Arial" w:hAnsi="Arial" w:cs="Arial"/>
          <w:sz w:val="24"/>
          <w:szCs w:val="24"/>
        </w:rPr>
      </w:pPr>
      <w:r w:rsidRPr="00833965">
        <w:rPr>
          <w:rFonts w:ascii="Arial" w:hAnsi="Arial" w:cs="Arial"/>
          <w:sz w:val="24"/>
          <w:szCs w:val="24"/>
        </w:rPr>
        <w:t>If unsure, ask the instructor.</w:t>
      </w:r>
    </w:p>
    <w:p w:rsidR="000A40CD" w:rsidRPr="00833965" w:rsidRDefault="000D37E7" w:rsidP="00833965">
      <w:pPr>
        <w:pStyle w:val="ListParagraph"/>
        <w:numPr>
          <w:ilvl w:val="0"/>
          <w:numId w:val="9"/>
        </w:numPr>
        <w:rPr>
          <w:rFonts w:ascii="Arial" w:hAnsi="Arial" w:cs="Arial"/>
          <w:sz w:val="24"/>
          <w:szCs w:val="24"/>
        </w:rPr>
      </w:pPr>
      <w:r w:rsidRPr="00833965">
        <w:rPr>
          <w:rFonts w:ascii="Arial" w:hAnsi="Arial" w:cs="Arial"/>
          <w:sz w:val="24"/>
          <w:szCs w:val="24"/>
        </w:rPr>
        <w:t xml:space="preserve">Always use the call sign during any coordination.  All general aviation aircraft call signs </w:t>
      </w:r>
      <w:r w:rsidR="00634359" w:rsidRPr="00833965">
        <w:rPr>
          <w:rFonts w:ascii="Arial" w:hAnsi="Arial" w:cs="Arial"/>
          <w:sz w:val="24"/>
          <w:szCs w:val="24"/>
        </w:rPr>
        <w:t>must</w:t>
      </w:r>
      <w:r w:rsidRPr="00833965">
        <w:rPr>
          <w:rFonts w:ascii="Arial" w:hAnsi="Arial" w:cs="Arial"/>
          <w:sz w:val="24"/>
          <w:szCs w:val="24"/>
        </w:rPr>
        <w:t xml:space="preserve"> include the aircraft type or </w:t>
      </w:r>
      <w:r w:rsidR="00457746" w:rsidRPr="00457746">
        <w:rPr>
          <w:rFonts w:ascii="Arial" w:hAnsi="Arial" w:cs="Arial"/>
          <w:i/>
          <w:sz w:val="24"/>
          <w:szCs w:val="24"/>
        </w:rPr>
        <w:t>NOVEMBER</w:t>
      </w:r>
      <w:r w:rsidRPr="00833965">
        <w:rPr>
          <w:rFonts w:ascii="Arial" w:hAnsi="Arial" w:cs="Arial"/>
          <w:sz w:val="24"/>
          <w:szCs w:val="24"/>
        </w:rPr>
        <w:t>.</w:t>
      </w:r>
    </w:p>
    <w:p w:rsidR="000D37E7" w:rsidRDefault="00A70601" w:rsidP="00833965">
      <w:pPr>
        <w:pStyle w:val="ListParagraph"/>
        <w:numPr>
          <w:ilvl w:val="0"/>
          <w:numId w:val="9"/>
        </w:numPr>
        <w:rPr>
          <w:rFonts w:ascii="Arial" w:hAnsi="Arial" w:cs="Arial"/>
          <w:sz w:val="24"/>
          <w:szCs w:val="24"/>
        </w:rPr>
      </w:pPr>
      <w:r w:rsidRPr="00833965">
        <w:rPr>
          <w:rFonts w:ascii="Arial" w:hAnsi="Arial" w:cs="Arial"/>
          <w:sz w:val="24"/>
          <w:szCs w:val="24"/>
        </w:rPr>
        <w:t>Do not abbreviate military or air carrier call signs.  For example, do not refer to OKIE01 as “OKIE” or “OKIE ONE.”  The correct call sign is “</w:t>
      </w:r>
      <w:r w:rsidRPr="00833965">
        <w:rPr>
          <w:rFonts w:ascii="Arial" w:hAnsi="Arial" w:cs="Arial"/>
          <w:i/>
          <w:sz w:val="24"/>
          <w:szCs w:val="24"/>
        </w:rPr>
        <w:t>OKIE ZERO ONE</w:t>
      </w:r>
      <w:r w:rsidRPr="00833965">
        <w:rPr>
          <w:rFonts w:ascii="Arial" w:hAnsi="Arial" w:cs="Arial"/>
          <w:sz w:val="24"/>
          <w:szCs w:val="24"/>
        </w:rPr>
        <w:t>.”</w:t>
      </w:r>
    </w:p>
    <w:p w:rsidR="00AD6A06" w:rsidRPr="00833965" w:rsidRDefault="00AD6A06" w:rsidP="00833965">
      <w:pPr>
        <w:pStyle w:val="ListParagraph"/>
        <w:numPr>
          <w:ilvl w:val="0"/>
          <w:numId w:val="9"/>
        </w:numPr>
        <w:rPr>
          <w:rFonts w:ascii="Arial" w:hAnsi="Arial" w:cs="Arial"/>
          <w:sz w:val="24"/>
          <w:szCs w:val="24"/>
        </w:rPr>
      </w:pPr>
      <w:r>
        <w:rPr>
          <w:rFonts w:ascii="Arial" w:hAnsi="Arial" w:cs="Arial"/>
          <w:sz w:val="24"/>
          <w:szCs w:val="24"/>
        </w:rPr>
        <w:t>Air carrier call signs should be expressed in group form.  Fo</w:t>
      </w:r>
      <w:r w:rsidR="00A53609">
        <w:rPr>
          <w:rFonts w:ascii="Arial" w:hAnsi="Arial" w:cs="Arial"/>
          <w:sz w:val="24"/>
          <w:szCs w:val="24"/>
        </w:rPr>
        <w:t>r example DAL1401 could be</w:t>
      </w:r>
      <w:r>
        <w:rPr>
          <w:rFonts w:ascii="Arial" w:hAnsi="Arial" w:cs="Arial"/>
          <w:sz w:val="24"/>
          <w:szCs w:val="24"/>
        </w:rPr>
        <w:t xml:space="preserve"> or “DELTA FOURTEEN ZERO ONE.”  Single digits can be used if necessary for clarity. “DELTA ONE FOUR ZERO ONE.”</w:t>
      </w:r>
    </w:p>
    <w:p w:rsidR="000D37E7" w:rsidRPr="00833965" w:rsidRDefault="000D37E7" w:rsidP="00833965">
      <w:pPr>
        <w:pStyle w:val="ListParagraph"/>
        <w:numPr>
          <w:ilvl w:val="0"/>
          <w:numId w:val="9"/>
        </w:numPr>
        <w:rPr>
          <w:rFonts w:ascii="Arial" w:hAnsi="Arial" w:cs="Arial"/>
          <w:sz w:val="24"/>
          <w:szCs w:val="24"/>
        </w:rPr>
      </w:pPr>
      <w:r w:rsidRPr="00833965">
        <w:rPr>
          <w:rFonts w:ascii="Arial" w:hAnsi="Arial" w:cs="Arial"/>
          <w:sz w:val="24"/>
          <w:szCs w:val="24"/>
        </w:rPr>
        <w:t>Follow the Scenario Guides (prompt sheets) exactly.  Do not add information for “realism.”</w:t>
      </w:r>
    </w:p>
    <w:p w:rsidR="00AB6ED5" w:rsidRPr="00833965" w:rsidRDefault="00AB6ED5" w:rsidP="00833965">
      <w:pPr>
        <w:pStyle w:val="ListParagraph"/>
        <w:numPr>
          <w:ilvl w:val="0"/>
          <w:numId w:val="9"/>
        </w:numPr>
        <w:rPr>
          <w:rFonts w:ascii="Arial" w:hAnsi="Arial" w:cs="Arial"/>
          <w:sz w:val="24"/>
          <w:szCs w:val="24"/>
        </w:rPr>
      </w:pPr>
      <w:r w:rsidRPr="00833965">
        <w:rPr>
          <w:rFonts w:ascii="Arial" w:hAnsi="Arial" w:cs="Arial"/>
          <w:sz w:val="24"/>
          <w:szCs w:val="24"/>
        </w:rPr>
        <w:t>As aircraft</w:t>
      </w:r>
      <w:r w:rsidR="00A70601" w:rsidRPr="00833965">
        <w:rPr>
          <w:rFonts w:ascii="Arial" w:hAnsi="Arial" w:cs="Arial"/>
          <w:sz w:val="24"/>
          <w:szCs w:val="24"/>
        </w:rPr>
        <w:t>,</w:t>
      </w:r>
      <w:r w:rsidRPr="00833965">
        <w:rPr>
          <w:rFonts w:ascii="Arial" w:hAnsi="Arial" w:cs="Arial"/>
          <w:sz w:val="24"/>
          <w:szCs w:val="24"/>
        </w:rPr>
        <w:t xml:space="preserve"> wait approximately 30 seconds after 66 accepts </w:t>
      </w:r>
      <w:r w:rsidR="00A70601" w:rsidRPr="00833965">
        <w:rPr>
          <w:rFonts w:ascii="Arial" w:hAnsi="Arial" w:cs="Arial"/>
          <w:sz w:val="24"/>
          <w:szCs w:val="24"/>
        </w:rPr>
        <w:t xml:space="preserve">the </w:t>
      </w:r>
      <w:r w:rsidRPr="00833965">
        <w:rPr>
          <w:rFonts w:ascii="Arial" w:hAnsi="Arial" w:cs="Arial"/>
          <w:sz w:val="24"/>
          <w:szCs w:val="24"/>
        </w:rPr>
        <w:t xml:space="preserve">hand-off to check in. (Unless </w:t>
      </w:r>
      <w:r w:rsidR="00833965">
        <w:rPr>
          <w:rFonts w:ascii="Arial" w:hAnsi="Arial" w:cs="Arial"/>
          <w:sz w:val="24"/>
          <w:szCs w:val="24"/>
        </w:rPr>
        <w:t xml:space="preserve">the </w:t>
      </w:r>
      <w:r w:rsidRPr="00833965">
        <w:rPr>
          <w:rFonts w:ascii="Arial" w:hAnsi="Arial" w:cs="Arial"/>
          <w:sz w:val="24"/>
          <w:szCs w:val="24"/>
        </w:rPr>
        <w:t>prompt sheet indicates otherwise.</w:t>
      </w:r>
      <w:r w:rsidR="00AF60F9" w:rsidRPr="00833965">
        <w:rPr>
          <w:rFonts w:ascii="Arial" w:hAnsi="Arial" w:cs="Arial"/>
          <w:sz w:val="24"/>
          <w:szCs w:val="24"/>
        </w:rPr>
        <w:t>)</w:t>
      </w:r>
    </w:p>
    <w:p w:rsidR="00E3531C" w:rsidRPr="00833965" w:rsidRDefault="000E2573" w:rsidP="00833965">
      <w:pPr>
        <w:pStyle w:val="ListParagraph"/>
        <w:numPr>
          <w:ilvl w:val="0"/>
          <w:numId w:val="9"/>
        </w:numPr>
        <w:rPr>
          <w:rFonts w:ascii="Arial" w:hAnsi="Arial" w:cs="Arial"/>
          <w:sz w:val="24"/>
          <w:szCs w:val="24"/>
        </w:rPr>
      </w:pPr>
      <w:r w:rsidRPr="00833965">
        <w:rPr>
          <w:rFonts w:ascii="Arial" w:hAnsi="Arial" w:cs="Arial"/>
          <w:sz w:val="24"/>
          <w:szCs w:val="24"/>
        </w:rPr>
        <w:t>Do</w:t>
      </w:r>
      <w:r w:rsidR="00A70601" w:rsidRPr="00833965">
        <w:rPr>
          <w:rFonts w:ascii="Arial" w:hAnsi="Arial" w:cs="Arial"/>
          <w:sz w:val="24"/>
          <w:szCs w:val="24"/>
        </w:rPr>
        <w:t xml:space="preserve"> </w:t>
      </w:r>
      <w:r w:rsidRPr="00833965">
        <w:rPr>
          <w:rFonts w:ascii="Arial" w:hAnsi="Arial" w:cs="Arial"/>
          <w:sz w:val="24"/>
          <w:szCs w:val="24"/>
        </w:rPr>
        <w:t>n</w:t>
      </w:r>
      <w:r w:rsidR="00A70601" w:rsidRPr="00833965">
        <w:rPr>
          <w:rFonts w:ascii="Arial" w:hAnsi="Arial" w:cs="Arial"/>
          <w:sz w:val="24"/>
          <w:szCs w:val="24"/>
        </w:rPr>
        <w:t>o</w:t>
      </w:r>
      <w:r w:rsidRPr="00833965">
        <w:rPr>
          <w:rFonts w:ascii="Arial" w:hAnsi="Arial" w:cs="Arial"/>
          <w:sz w:val="24"/>
          <w:szCs w:val="24"/>
        </w:rPr>
        <w:t>t advance or delay the timing of calls (even by 10 seconds) to the student. Doing so can have unforeseen consequences. If the student is so far behind that your calls are delayed, that is the student’s issue, not the RPO’s. If you think that the timing of a particular call is consistently problematic, bring the prompt sheet entry to the attention of the RPO supervisor so t</w:t>
      </w:r>
      <w:r w:rsidR="00A70601" w:rsidRPr="00833965">
        <w:rPr>
          <w:rFonts w:ascii="Arial" w:hAnsi="Arial" w:cs="Arial"/>
          <w:sz w:val="24"/>
          <w:szCs w:val="24"/>
        </w:rPr>
        <w:t xml:space="preserve">hat it can be forwarded to the </w:t>
      </w:r>
      <w:r w:rsidRPr="00833965">
        <w:rPr>
          <w:rFonts w:ascii="Arial" w:hAnsi="Arial" w:cs="Arial"/>
          <w:sz w:val="24"/>
          <w:szCs w:val="24"/>
        </w:rPr>
        <w:t>course manager or evaluation manager.</w:t>
      </w:r>
    </w:p>
    <w:p w:rsidR="000E2573" w:rsidRPr="00833965" w:rsidRDefault="000E2573" w:rsidP="00833965">
      <w:pPr>
        <w:pStyle w:val="ListParagraph"/>
        <w:numPr>
          <w:ilvl w:val="0"/>
          <w:numId w:val="9"/>
        </w:numPr>
        <w:spacing w:after="0" w:line="240" w:lineRule="auto"/>
        <w:rPr>
          <w:rFonts w:ascii="Arial" w:hAnsi="Arial" w:cs="Arial"/>
          <w:sz w:val="24"/>
          <w:szCs w:val="24"/>
        </w:rPr>
      </w:pPr>
      <w:r w:rsidRPr="00833965">
        <w:rPr>
          <w:rFonts w:ascii="Arial" w:hAnsi="Arial" w:cs="Arial"/>
          <w:sz w:val="24"/>
          <w:szCs w:val="24"/>
        </w:rPr>
        <w:t>Do not combine calls unless the time for the second call has actually arrived.</w:t>
      </w:r>
    </w:p>
    <w:p w:rsidR="00C27AD2" w:rsidRPr="00833965" w:rsidRDefault="00C27AD2" w:rsidP="00833965">
      <w:pPr>
        <w:pStyle w:val="ListParagraph"/>
        <w:numPr>
          <w:ilvl w:val="0"/>
          <w:numId w:val="9"/>
        </w:numPr>
        <w:spacing w:after="160" w:line="259" w:lineRule="auto"/>
        <w:rPr>
          <w:rFonts w:ascii="Arial" w:hAnsi="Arial" w:cs="Arial"/>
          <w:sz w:val="24"/>
          <w:szCs w:val="24"/>
        </w:rPr>
      </w:pPr>
      <w:r w:rsidRPr="00833965">
        <w:rPr>
          <w:rFonts w:ascii="Arial" w:hAnsi="Arial" w:cs="Arial"/>
          <w:sz w:val="24"/>
          <w:szCs w:val="24"/>
        </w:rPr>
        <w:t xml:space="preserve">Prompts should always be done in the order on the prompt sheet.  However, due to the student falling behind some later prompts could take priority over an earlier prompt.  </w:t>
      </w:r>
    </w:p>
    <w:p w:rsidR="00A70601" w:rsidRPr="00833965" w:rsidRDefault="00833965" w:rsidP="00833965">
      <w:pPr>
        <w:pStyle w:val="ListParagraph"/>
        <w:numPr>
          <w:ilvl w:val="1"/>
          <w:numId w:val="9"/>
        </w:numPr>
        <w:spacing w:after="0" w:line="240" w:lineRule="auto"/>
        <w:rPr>
          <w:rFonts w:ascii="Arial" w:hAnsi="Arial" w:cs="Arial"/>
          <w:sz w:val="24"/>
          <w:szCs w:val="24"/>
        </w:rPr>
      </w:pPr>
      <w:r w:rsidRPr="00833965">
        <w:rPr>
          <w:rFonts w:ascii="Arial" w:hAnsi="Arial" w:cs="Arial"/>
          <w:sz w:val="24"/>
          <w:szCs w:val="24"/>
        </w:rPr>
        <w:t>For e</w:t>
      </w:r>
      <w:r w:rsidR="00C27AD2" w:rsidRPr="00833965">
        <w:rPr>
          <w:rFonts w:ascii="Arial" w:hAnsi="Arial" w:cs="Arial"/>
          <w:sz w:val="24"/>
          <w:szCs w:val="24"/>
        </w:rPr>
        <w:t xml:space="preserve">xample, </w:t>
      </w:r>
      <w:r w:rsidRPr="00833965">
        <w:rPr>
          <w:rFonts w:ascii="Arial" w:hAnsi="Arial" w:cs="Arial"/>
          <w:sz w:val="24"/>
          <w:szCs w:val="24"/>
        </w:rPr>
        <w:t xml:space="preserve">the </w:t>
      </w:r>
      <w:r w:rsidR="00C27AD2" w:rsidRPr="00833965">
        <w:rPr>
          <w:rFonts w:ascii="Arial" w:hAnsi="Arial" w:cs="Arial"/>
          <w:sz w:val="24"/>
          <w:szCs w:val="24"/>
        </w:rPr>
        <w:t xml:space="preserve">RPO is ringing on the line to </w:t>
      </w:r>
      <w:r w:rsidRPr="00833965">
        <w:rPr>
          <w:rFonts w:ascii="Arial" w:hAnsi="Arial" w:cs="Arial"/>
          <w:sz w:val="24"/>
          <w:szCs w:val="24"/>
        </w:rPr>
        <w:t>ask for a release from GWO</w:t>
      </w:r>
      <w:r w:rsidR="00C27AD2" w:rsidRPr="00833965">
        <w:rPr>
          <w:rFonts w:ascii="Arial" w:hAnsi="Arial" w:cs="Arial"/>
          <w:sz w:val="24"/>
          <w:szCs w:val="24"/>
        </w:rPr>
        <w:t xml:space="preserve"> Tower.  But the student has not answered and now it’s time to a do a point out prompt.  At that point the RPO should hang up the line and call for the point out.  After the point out prompt has been finished the RPO should then go back to the release prompt.</w:t>
      </w:r>
    </w:p>
    <w:p w:rsidR="000E2573" w:rsidRPr="00833965" w:rsidRDefault="00634359" w:rsidP="00833965">
      <w:pPr>
        <w:pStyle w:val="ListParagraph"/>
        <w:numPr>
          <w:ilvl w:val="0"/>
          <w:numId w:val="9"/>
        </w:numPr>
        <w:rPr>
          <w:rFonts w:ascii="Arial" w:hAnsi="Arial" w:cs="Arial"/>
          <w:sz w:val="24"/>
          <w:szCs w:val="24"/>
        </w:rPr>
      </w:pPr>
      <w:r w:rsidRPr="00833965">
        <w:rPr>
          <w:rFonts w:ascii="Arial" w:hAnsi="Arial" w:cs="Arial"/>
          <w:sz w:val="24"/>
          <w:szCs w:val="24"/>
        </w:rPr>
        <w:t>When the student initiates the call, d</w:t>
      </w:r>
      <w:r w:rsidR="000E2573" w:rsidRPr="00833965">
        <w:rPr>
          <w:rFonts w:ascii="Arial" w:hAnsi="Arial" w:cs="Arial"/>
          <w:sz w:val="24"/>
          <w:szCs w:val="24"/>
        </w:rPr>
        <w:t>o not question/correct/confirm call signs and beacon codes if they are stated incorrectly by the student.</w:t>
      </w:r>
    </w:p>
    <w:p w:rsidR="00A70601" w:rsidRPr="00833965" w:rsidRDefault="00A70601" w:rsidP="00833965">
      <w:pPr>
        <w:pStyle w:val="ListParagraph"/>
        <w:numPr>
          <w:ilvl w:val="0"/>
          <w:numId w:val="9"/>
        </w:numPr>
        <w:rPr>
          <w:rFonts w:ascii="Arial" w:hAnsi="Arial" w:cs="Arial"/>
          <w:sz w:val="24"/>
          <w:szCs w:val="24"/>
        </w:rPr>
      </w:pPr>
      <w:r w:rsidRPr="00833965">
        <w:rPr>
          <w:rFonts w:ascii="Arial" w:hAnsi="Arial" w:cs="Arial"/>
          <w:sz w:val="24"/>
          <w:szCs w:val="24"/>
        </w:rPr>
        <w:t>When the RPO initiates the call and a student gives an incorrect read back, repeat the correct information.</w:t>
      </w:r>
    </w:p>
    <w:p w:rsidR="00723BB4" w:rsidRPr="00833965" w:rsidRDefault="00723BB4" w:rsidP="00833965">
      <w:pPr>
        <w:pStyle w:val="ListParagraph"/>
        <w:numPr>
          <w:ilvl w:val="0"/>
          <w:numId w:val="9"/>
        </w:numPr>
        <w:rPr>
          <w:rFonts w:ascii="Arial" w:hAnsi="Arial" w:cs="Arial"/>
          <w:sz w:val="24"/>
          <w:szCs w:val="24"/>
        </w:rPr>
      </w:pPr>
      <w:r w:rsidRPr="00833965">
        <w:rPr>
          <w:rFonts w:ascii="Arial" w:hAnsi="Arial" w:cs="Arial"/>
          <w:sz w:val="24"/>
          <w:szCs w:val="24"/>
        </w:rPr>
        <w:t>If a student calls a sector/facility on the wrong line, the RPO should answer as the correct sector/facility</w:t>
      </w:r>
      <w:r w:rsidR="00C27AD2" w:rsidRPr="00833965">
        <w:rPr>
          <w:rFonts w:ascii="Arial" w:hAnsi="Arial" w:cs="Arial"/>
          <w:sz w:val="24"/>
          <w:szCs w:val="24"/>
        </w:rPr>
        <w:t xml:space="preserve"> as indicated on the VSCS panel</w:t>
      </w:r>
      <w:r w:rsidRPr="00833965">
        <w:rPr>
          <w:rFonts w:ascii="Arial" w:hAnsi="Arial" w:cs="Arial"/>
          <w:sz w:val="24"/>
          <w:szCs w:val="24"/>
        </w:rPr>
        <w:t xml:space="preserve">. For example, the student uses the MLU Approach line but </w:t>
      </w:r>
      <w:r w:rsidR="00C27AD2" w:rsidRPr="00833965">
        <w:rPr>
          <w:rFonts w:ascii="Arial" w:hAnsi="Arial" w:cs="Arial"/>
          <w:sz w:val="24"/>
          <w:szCs w:val="24"/>
        </w:rPr>
        <w:t>calls</w:t>
      </w:r>
      <w:r w:rsidRPr="00833965">
        <w:rPr>
          <w:rFonts w:ascii="Arial" w:hAnsi="Arial" w:cs="Arial"/>
          <w:sz w:val="24"/>
          <w:szCs w:val="24"/>
        </w:rPr>
        <w:t xml:space="preserve"> “MLU LOW,” the RPO should answer as MLU A</w:t>
      </w:r>
      <w:bookmarkStart w:id="0" w:name="_GoBack"/>
      <w:bookmarkEnd w:id="0"/>
      <w:r w:rsidRPr="00833965">
        <w:rPr>
          <w:rFonts w:ascii="Arial" w:hAnsi="Arial" w:cs="Arial"/>
          <w:sz w:val="24"/>
          <w:szCs w:val="24"/>
        </w:rPr>
        <w:t>pproach.</w:t>
      </w:r>
    </w:p>
    <w:p w:rsidR="00A70601" w:rsidRPr="00833965" w:rsidRDefault="00A70601" w:rsidP="00833965">
      <w:pPr>
        <w:pStyle w:val="ListParagraph"/>
        <w:numPr>
          <w:ilvl w:val="0"/>
          <w:numId w:val="9"/>
        </w:numPr>
        <w:spacing w:after="0" w:line="240" w:lineRule="auto"/>
        <w:rPr>
          <w:rFonts w:ascii="Arial" w:hAnsi="Arial" w:cs="Arial"/>
          <w:sz w:val="24"/>
          <w:szCs w:val="24"/>
        </w:rPr>
      </w:pPr>
      <w:r w:rsidRPr="00833965">
        <w:rPr>
          <w:rFonts w:ascii="Arial" w:hAnsi="Arial" w:cs="Arial"/>
          <w:sz w:val="24"/>
          <w:szCs w:val="24"/>
        </w:rPr>
        <w:lastRenderedPageBreak/>
        <w:t xml:space="preserve">Evaluation scenarios are tests of student ability. The students are responsible for their actions and inactions therefore trying to “help” the students from the remote position is </w:t>
      </w:r>
      <w:r w:rsidR="00833965">
        <w:rPr>
          <w:rFonts w:ascii="Arial" w:hAnsi="Arial" w:cs="Arial"/>
          <w:sz w:val="24"/>
          <w:szCs w:val="24"/>
        </w:rPr>
        <w:t xml:space="preserve">not </w:t>
      </w:r>
      <w:r w:rsidRPr="00833965">
        <w:rPr>
          <w:rFonts w:ascii="Arial" w:hAnsi="Arial" w:cs="Arial"/>
          <w:sz w:val="24"/>
          <w:szCs w:val="24"/>
        </w:rPr>
        <w:t>appropriate.</w:t>
      </w:r>
    </w:p>
    <w:p w:rsidR="00C27AD2" w:rsidRPr="00833965" w:rsidRDefault="00C27AD2" w:rsidP="00C27AD2">
      <w:pPr>
        <w:pStyle w:val="ListParagraph"/>
        <w:spacing w:after="0" w:line="240" w:lineRule="auto"/>
        <w:rPr>
          <w:rFonts w:ascii="Arial" w:hAnsi="Arial" w:cs="Arial"/>
          <w:sz w:val="24"/>
          <w:szCs w:val="24"/>
        </w:rPr>
      </w:pPr>
    </w:p>
    <w:p w:rsidR="00807C66" w:rsidRDefault="00807C66" w:rsidP="00833965">
      <w:pPr>
        <w:pStyle w:val="ListParagraph"/>
        <w:spacing w:after="0" w:line="240" w:lineRule="auto"/>
        <w:ind w:left="0"/>
        <w:rPr>
          <w:rFonts w:ascii="Arial" w:hAnsi="Arial" w:cs="Arial"/>
          <w:sz w:val="24"/>
          <w:szCs w:val="24"/>
          <w:u w:val="single"/>
        </w:rPr>
      </w:pPr>
    </w:p>
    <w:p w:rsidR="00C27AD2" w:rsidRDefault="00C27AD2" w:rsidP="00833965">
      <w:pPr>
        <w:pStyle w:val="ListParagraph"/>
        <w:spacing w:after="0" w:line="240" w:lineRule="auto"/>
        <w:ind w:left="0"/>
        <w:rPr>
          <w:rFonts w:ascii="Arial" w:hAnsi="Arial" w:cs="Arial"/>
          <w:sz w:val="24"/>
          <w:szCs w:val="24"/>
          <w:u w:val="single"/>
        </w:rPr>
      </w:pPr>
      <w:r w:rsidRPr="00833965">
        <w:rPr>
          <w:rFonts w:ascii="Arial" w:hAnsi="Arial" w:cs="Arial"/>
          <w:sz w:val="24"/>
          <w:szCs w:val="24"/>
          <w:u w:val="single"/>
        </w:rPr>
        <w:t>Handoffs</w:t>
      </w:r>
    </w:p>
    <w:p w:rsidR="00833965" w:rsidRPr="00833965" w:rsidRDefault="00833965" w:rsidP="00C27AD2">
      <w:pPr>
        <w:pStyle w:val="ListParagraph"/>
        <w:spacing w:after="0" w:line="240" w:lineRule="auto"/>
        <w:rPr>
          <w:rFonts w:ascii="Arial" w:hAnsi="Arial" w:cs="Arial"/>
          <w:sz w:val="24"/>
          <w:szCs w:val="24"/>
          <w:u w:val="single"/>
        </w:rPr>
      </w:pPr>
    </w:p>
    <w:p w:rsidR="00C27AD2" w:rsidRPr="00833965" w:rsidRDefault="00C27AD2" w:rsidP="00C27AD2">
      <w:pPr>
        <w:pStyle w:val="ListParagraph"/>
        <w:numPr>
          <w:ilvl w:val="0"/>
          <w:numId w:val="5"/>
        </w:numPr>
        <w:rPr>
          <w:rFonts w:ascii="Arial" w:hAnsi="Arial" w:cs="Arial"/>
          <w:sz w:val="24"/>
          <w:szCs w:val="24"/>
        </w:rPr>
      </w:pPr>
      <w:r w:rsidRPr="00833965">
        <w:rPr>
          <w:rFonts w:ascii="Arial" w:hAnsi="Arial" w:cs="Arial"/>
          <w:sz w:val="24"/>
          <w:szCs w:val="24"/>
        </w:rPr>
        <w:t xml:space="preserve">Always state over the shout line that you have a handoff.  If it is a handoff with flight plan, then that should be stated as well. </w:t>
      </w:r>
    </w:p>
    <w:p w:rsidR="00C27AD2" w:rsidRPr="00833965" w:rsidRDefault="00C27AD2" w:rsidP="00C27AD2">
      <w:pPr>
        <w:pStyle w:val="ListParagraph"/>
        <w:numPr>
          <w:ilvl w:val="0"/>
          <w:numId w:val="5"/>
        </w:numPr>
        <w:rPr>
          <w:rFonts w:ascii="Arial" w:hAnsi="Arial" w:cs="Arial"/>
          <w:sz w:val="24"/>
          <w:szCs w:val="24"/>
        </w:rPr>
      </w:pPr>
      <w:r w:rsidRPr="00833965">
        <w:rPr>
          <w:rFonts w:ascii="Arial" w:hAnsi="Arial" w:cs="Arial"/>
          <w:sz w:val="24"/>
          <w:szCs w:val="24"/>
        </w:rPr>
        <w:t>When the student answers, always state “</w:t>
      </w:r>
      <w:r w:rsidR="005E16A5" w:rsidRPr="005E16A5">
        <w:rPr>
          <w:rFonts w:ascii="Arial" w:hAnsi="Arial" w:cs="Arial"/>
          <w:i/>
          <w:sz w:val="24"/>
          <w:szCs w:val="24"/>
        </w:rPr>
        <w:t>HANDOFF</w:t>
      </w:r>
      <w:r w:rsidRPr="00833965">
        <w:rPr>
          <w:rFonts w:ascii="Arial" w:hAnsi="Arial" w:cs="Arial"/>
          <w:sz w:val="24"/>
          <w:szCs w:val="24"/>
        </w:rPr>
        <w:t>” or “</w:t>
      </w:r>
      <w:r w:rsidR="005E16A5" w:rsidRPr="005E16A5">
        <w:rPr>
          <w:rFonts w:ascii="Arial" w:hAnsi="Arial" w:cs="Arial"/>
          <w:i/>
          <w:sz w:val="24"/>
          <w:szCs w:val="24"/>
        </w:rPr>
        <w:t>HANDOFF WITH FLIGHT PLAN</w:t>
      </w:r>
      <w:r w:rsidRPr="00833965">
        <w:rPr>
          <w:rFonts w:ascii="Arial" w:hAnsi="Arial" w:cs="Arial"/>
          <w:sz w:val="24"/>
          <w:szCs w:val="24"/>
        </w:rPr>
        <w:t xml:space="preserve">”, before proceeding with handoff information. </w:t>
      </w:r>
    </w:p>
    <w:p w:rsidR="00C27AD2" w:rsidRPr="00833965" w:rsidRDefault="00C27AD2" w:rsidP="00C27AD2">
      <w:pPr>
        <w:pStyle w:val="ListParagraph"/>
        <w:numPr>
          <w:ilvl w:val="0"/>
          <w:numId w:val="5"/>
        </w:numPr>
        <w:rPr>
          <w:rFonts w:ascii="Arial" w:hAnsi="Arial" w:cs="Arial"/>
          <w:sz w:val="24"/>
          <w:szCs w:val="24"/>
        </w:rPr>
      </w:pPr>
      <w:r w:rsidRPr="00833965">
        <w:rPr>
          <w:rFonts w:ascii="Arial" w:hAnsi="Arial" w:cs="Arial"/>
          <w:sz w:val="24"/>
          <w:szCs w:val="24"/>
        </w:rPr>
        <w:t>After completing the transmission, wait 30 seconds before transferring the aircraft to P1.</w:t>
      </w:r>
    </w:p>
    <w:p w:rsidR="00C27AD2" w:rsidRPr="00833965" w:rsidRDefault="00C27AD2" w:rsidP="00C27AD2">
      <w:pPr>
        <w:pStyle w:val="ListParagraph"/>
        <w:numPr>
          <w:ilvl w:val="0"/>
          <w:numId w:val="5"/>
        </w:numPr>
        <w:rPr>
          <w:rFonts w:ascii="Arial" w:hAnsi="Arial" w:cs="Arial"/>
          <w:sz w:val="24"/>
          <w:szCs w:val="24"/>
        </w:rPr>
      </w:pPr>
      <w:r w:rsidRPr="00833965">
        <w:rPr>
          <w:rFonts w:ascii="Arial" w:hAnsi="Arial" w:cs="Arial"/>
          <w:sz w:val="24"/>
          <w:szCs w:val="24"/>
        </w:rPr>
        <w:t>If the student does not answer, do not transfer the aircraft to P1.  If you unsure, ask the instructor.</w:t>
      </w:r>
    </w:p>
    <w:p w:rsidR="00C27AD2" w:rsidRPr="00833965" w:rsidRDefault="00C27AD2" w:rsidP="00C27AD2">
      <w:pPr>
        <w:pStyle w:val="ListParagraph"/>
        <w:numPr>
          <w:ilvl w:val="0"/>
          <w:numId w:val="5"/>
        </w:numPr>
        <w:rPr>
          <w:rFonts w:ascii="Arial" w:hAnsi="Arial" w:cs="Arial"/>
          <w:sz w:val="24"/>
          <w:szCs w:val="24"/>
        </w:rPr>
      </w:pPr>
      <w:r w:rsidRPr="00833965">
        <w:rPr>
          <w:rFonts w:ascii="Arial" w:hAnsi="Arial" w:cs="Arial"/>
          <w:sz w:val="24"/>
          <w:szCs w:val="24"/>
        </w:rPr>
        <w:t>All handoffs should be answered with “</w:t>
      </w:r>
      <w:r w:rsidRPr="00833965">
        <w:rPr>
          <w:rFonts w:ascii="Arial" w:hAnsi="Arial" w:cs="Arial"/>
          <w:i/>
          <w:sz w:val="24"/>
          <w:szCs w:val="24"/>
        </w:rPr>
        <w:t>call</w:t>
      </w:r>
      <w:r w:rsidR="00CA186E">
        <w:rPr>
          <w:rFonts w:ascii="Arial" w:hAnsi="Arial" w:cs="Arial"/>
          <w:i/>
          <w:sz w:val="24"/>
          <w:szCs w:val="24"/>
        </w:rPr>
        <w:t xml:space="preserve"> </w:t>
      </w:r>
      <w:r w:rsidRPr="00833965">
        <w:rPr>
          <w:rFonts w:ascii="Arial" w:hAnsi="Arial" w:cs="Arial"/>
          <w:i/>
          <w:sz w:val="24"/>
          <w:szCs w:val="24"/>
        </w:rPr>
        <w:t xml:space="preserve">sign, </w:t>
      </w:r>
      <w:r w:rsidR="005E16A5" w:rsidRPr="005E16A5">
        <w:rPr>
          <w:rFonts w:ascii="Arial" w:hAnsi="Arial" w:cs="Arial"/>
          <w:i/>
          <w:sz w:val="24"/>
          <w:szCs w:val="24"/>
        </w:rPr>
        <w:t>RADAR CONTACT</w:t>
      </w:r>
      <w:r w:rsidRPr="00833965">
        <w:rPr>
          <w:rFonts w:ascii="Arial" w:hAnsi="Arial" w:cs="Arial"/>
          <w:sz w:val="24"/>
          <w:szCs w:val="24"/>
        </w:rPr>
        <w:t>”</w:t>
      </w:r>
    </w:p>
    <w:p w:rsidR="00C27AD2" w:rsidRPr="00833965" w:rsidRDefault="00C27AD2" w:rsidP="00C27AD2">
      <w:pPr>
        <w:rPr>
          <w:rFonts w:ascii="Arial" w:hAnsi="Arial" w:cs="Arial"/>
          <w:sz w:val="24"/>
          <w:szCs w:val="24"/>
          <w:u w:val="single"/>
        </w:rPr>
      </w:pPr>
      <w:r w:rsidRPr="00833965">
        <w:rPr>
          <w:rFonts w:ascii="Arial" w:hAnsi="Arial" w:cs="Arial"/>
          <w:sz w:val="24"/>
          <w:szCs w:val="24"/>
          <w:u w:val="single"/>
        </w:rPr>
        <w:t>Point</w:t>
      </w:r>
      <w:r w:rsidR="005E16A5">
        <w:rPr>
          <w:rFonts w:ascii="Arial" w:hAnsi="Arial" w:cs="Arial"/>
          <w:sz w:val="24"/>
          <w:szCs w:val="24"/>
          <w:u w:val="single"/>
        </w:rPr>
        <w:t xml:space="preserve"> O</w:t>
      </w:r>
      <w:r w:rsidRPr="00833965">
        <w:rPr>
          <w:rFonts w:ascii="Arial" w:hAnsi="Arial" w:cs="Arial"/>
          <w:sz w:val="24"/>
          <w:szCs w:val="24"/>
          <w:u w:val="single"/>
        </w:rPr>
        <w:t>ut</w:t>
      </w:r>
      <w:r w:rsidR="00833965" w:rsidRPr="00833965">
        <w:rPr>
          <w:rFonts w:ascii="Arial" w:hAnsi="Arial" w:cs="Arial"/>
          <w:sz w:val="24"/>
          <w:szCs w:val="24"/>
          <w:u w:val="single"/>
        </w:rPr>
        <w:t>s</w:t>
      </w:r>
    </w:p>
    <w:p w:rsidR="00C27AD2" w:rsidRPr="00833965" w:rsidRDefault="00C27AD2" w:rsidP="00C27AD2">
      <w:pPr>
        <w:pStyle w:val="ListParagraph"/>
        <w:numPr>
          <w:ilvl w:val="0"/>
          <w:numId w:val="7"/>
        </w:numPr>
        <w:rPr>
          <w:rFonts w:ascii="Arial" w:hAnsi="Arial" w:cs="Arial"/>
          <w:sz w:val="24"/>
          <w:szCs w:val="24"/>
        </w:rPr>
      </w:pPr>
      <w:r w:rsidRPr="00833965">
        <w:rPr>
          <w:rFonts w:ascii="Arial" w:hAnsi="Arial" w:cs="Arial"/>
          <w:sz w:val="24"/>
          <w:szCs w:val="24"/>
        </w:rPr>
        <w:t>If the point out is no longer relevant, do not make the point out.</w:t>
      </w:r>
    </w:p>
    <w:p w:rsidR="00C27AD2" w:rsidRPr="00833965" w:rsidRDefault="00C27AD2" w:rsidP="00C27AD2">
      <w:pPr>
        <w:pStyle w:val="ListParagraph"/>
        <w:numPr>
          <w:ilvl w:val="0"/>
          <w:numId w:val="7"/>
        </w:numPr>
        <w:rPr>
          <w:rFonts w:ascii="Arial" w:hAnsi="Arial" w:cs="Arial"/>
          <w:sz w:val="24"/>
          <w:szCs w:val="24"/>
        </w:rPr>
      </w:pPr>
      <w:r w:rsidRPr="00833965">
        <w:rPr>
          <w:rFonts w:ascii="Arial" w:hAnsi="Arial" w:cs="Arial"/>
          <w:sz w:val="24"/>
          <w:szCs w:val="24"/>
        </w:rPr>
        <w:t>If the prompt sheet advises to reference traffic, but the traffic is no longer a factor, do not reference it.</w:t>
      </w:r>
    </w:p>
    <w:p w:rsidR="00833965" w:rsidRPr="00833965" w:rsidRDefault="00833965" w:rsidP="00C27AD2">
      <w:pPr>
        <w:pStyle w:val="ListParagraph"/>
        <w:numPr>
          <w:ilvl w:val="0"/>
          <w:numId w:val="7"/>
        </w:numPr>
        <w:rPr>
          <w:rFonts w:ascii="Arial" w:hAnsi="Arial" w:cs="Arial"/>
          <w:sz w:val="24"/>
          <w:szCs w:val="24"/>
        </w:rPr>
      </w:pPr>
      <w:r w:rsidRPr="00833965">
        <w:rPr>
          <w:rFonts w:ascii="Arial" w:hAnsi="Arial" w:cs="Arial"/>
          <w:sz w:val="24"/>
          <w:szCs w:val="24"/>
        </w:rPr>
        <w:t>I</w:t>
      </w:r>
      <w:r w:rsidR="005E16A5">
        <w:rPr>
          <w:rFonts w:ascii="Arial" w:hAnsi="Arial" w:cs="Arial"/>
          <w:sz w:val="24"/>
          <w:szCs w:val="24"/>
        </w:rPr>
        <w:t xml:space="preserve">f a student approves your point </w:t>
      </w:r>
      <w:r w:rsidRPr="00833965">
        <w:rPr>
          <w:rFonts w:ascii="Arial" w:hAnsi="Arial" w:cs="Arial"/>
          <w:sz w:val="24"/>
          <w:szCs w:val="24"/>
        </w:rPr>
        <w:t>out without referencing traffic or by referencing the wrong traffic, do not maintain the point-out aircraft at an altitude that separates it from the omitted or correct traffic</w:t>
      </w:r>
    </w:p>
    <w:p w:rsidR="00C27AD2" w:rsidRPr="00833965" w:rsidRDefault="006825CA" w:rsidP="00C27AD2">
      <w:pPr>
        <w:pStyle w:val="ListParagraph"/>
        <w:numPr>
          <w:ilvl w:val="0"/>
          <w:numId w:val="7"/>
        </w:numPr>
        <w:rPr>
          <w:rFonts w:ascii="Arial" w:hAnsi="Arial" w:cs="Arial"/>
          <w:sz w:val="24"/>
          <w:szCs w:val="24"/>
        </w:rPr>
      </w:pPr>
      <w:r w:rsidRPr="00833965">
        <w:rPr>
          <w:rFonts w:ascii="Arial" w:hAnsi="Arial" w:cs="Arial"/>
          <w:sz w:val="24"/>
          <w:szCs w:val="24"/>
        </w:rPr>
        <w:t>I</w:t>
      </w:r>
      <w:r w:rsidR="00C27AD2" w:rsidRPr="00833965">
        <w:rPr>
          <w:rFonts w:ascii="Arial" w:hAnsi="Arial" w:cs="Arial"/>
          <w:sz w:val="24"/>
          <w:szCs w:val="24"/>
        </w:rPr>
        <w:t>f a student says “unable” for a point out</w:t>
      </w:r>
      <w:r w:rsidR="00E41B20">
        <w:rPr>
          <w:rFonts w:ascii="Arial" w:hAnsi="Arial" w:cs="Arial"/>
          <w:sz w:val="24"/>
          <w:szCs w:val="24"/>
        </w:rPr>
        <w:t xml:space="preserve">, say </w:t>
      </w:r>
      <w:r w:rsidR="00E41B20" w:rsidRPr="00E41B20">
        <w:rPr>
          <w:rFonts w:ascii="Arial" w:hAnsi="Arial" w:cs="Arial"/>
          <w:i/>
          <w:sz w:val="24"/>
          <w:szCs w:val="24"/>
        </w:rPr>
        <w:t>“ROGER</w:t>
      </w:r>
      <w:r w:rsidR="00E41B20">
        <w:rPr>
          <w:rFonts w:ascii="Arial" w:hAnsi="Arial" w:cs="Arial"/>
          <w:sz w:val="24"/>
          <w:szCs w:val="24"/>
        </w:rPr>
        <w:t>” and give initials.</w:t>
      </w:r>
    </w:p>
    <w:p w:rsidR="006825CA" w:rsidRPr="00833965" w:rsidRDefault="006825CA" w:rsidP="006825CA">
      <w:pPr>
        <w:rPr>
          <w:rFonts w:ascii="Arial" w:hAnsi="Arial" w:cs="Arial"/>
          <w:sz w:val="24"/>
          <w:szCs w:val="24"/>
          <w:u w:val="single"/>
        </w:rPr>
      </w:pPr>
      <w:r w:rsidRPr="00833965">
        <w:rPr>
          <w:rFonts w:ascii="Arial" w:hAnsi="Arial" w:cs="Arial"/>
          <w:sz w:val="24"/>
          <w:szCs w:val="24"/>
          <w:u w:val="single"/>
        </w:rPr>
        <w:t>Departures</w:t>
      </w:r>
    </w:p>
    <w:p w:rsidR="006825CA" w:rsidRPr="00833965" w:rsidRDefault="006825CA" w:rsidP="006825CA">
      <w:pPr>
        <w:pStyle w:val="ListParagraph"/>
        <w:numPr>
          <w:ilvl w:val="0"/>
          <w:numId w:val="8"/>
        </w:numPr>
        <w:ind w:left="720"/>
        <w:rPr>
          <w:rFonts w:ascii="Arial" w:hAnsi="Arial" w:cs="Arial"/>
          <w:sz w:val="24"/>
          <w:szCs w:val="24"/>
        </w:rPr>
      </w:pPr>
      <w:r w:rsidRPr="00833965">
        <w:rPr>
          <w:rFonts w:ascii="Arial" w:hAnsi="Arial" w:cs="Arial"/>
          <w:sz w:val="24"/>
          <w:szCs w:val="24"/>
        </w:rPr>
        <w:t xml:space="preserve">If </w:t>
      </w:r>
      <w:r w:rsidR="00314E7A">
        <w:rPr>
          <w:rFonts w:ascii="Arial" w:hAnsi="Arial" w:cs="Arial"/>
          <w:sz w:val="24"/>
          <w:szCs w:val="24"/>
        </w:rPr>
        <w:t xml:space="preserve">the </w:t>
      </w:r>
      <w:r w:rsidRPr="00833965">
        <w:rPr>
          <w:rFonts w:ascii="Arial" w:hAnsi="Arial" w:cs="Arial"/>
          <w:sz w:val="24"/>
          <w:szCs w:val="24"/>
        </w:rPr>
        <w:t xml:space="preserve">student gives an EDC for a departure, the RPO should not call back if it expires. </w:t>
      </w:r>
    </w:p>
    <w:p w:rsidR="006825CA" w:rsidRPr="00833965" w:rsidRDefault="006825CA" w:rsidP="006825CA">
      <w:pPr>
        <w:pStyle w:val="ListParagraph"/>
        <w:numPr>
          <w:ilvl w:val="0"/>
          <w:numId w:val="8"/>
        </w:numPr>
        <w:ind w:left="720"/>
        <w:rPr>
          <w:rFonts w:ascii="Arial" w:hAnsi="Arial" w:cs="Arial"/>
          <w:i/>
          <w:sz w:val="24"/>
          <w:szCs w:val="24"/>
        </w:rPr>
      </w:pPr>
      <w:r w:rsidRPr="00833965">
        <w:rPr>
          <w:rFonts w:ascii="Arial" w:hAnsi="Arial" w:cs="Arial"/>
          <w:sz w:val="24"/>
          <w:szCs w:val="24"/>
        </w:rPr>
        <w:t xml:space="preserve">If </w:t>
      </w:r>
      <w:r w:rsidR="00314E7A">
        <w:rPr>
          <w:rFonts w:ascii="Arial" w:hAnsi="Arial" w:cs="Arial"/>
          <w:sz w:val="24"/>
          <w:szCs w:val="24"/>
        </w:rPr>
        <w:t>the</w:t>
      </w:r>
      <w:r w:rsidR="005E16A5">
        <w:rPr>
          <w:rFonts w:ascii="Arial" w:hAnsi="Arial" w:cs="Arial"/>
          <w:sz w:val="24"/>
          <w:szCs w:val="24"/>
        </w:rPr>
        <w:t xml:space="preserve"> student</w:t>
      </w:r>
      <w:r w:rsidRPr="00833965">
        <w:rPr>
          <w:rFonts w:ascii="Arial" w:hAnsi="Arial" w:cs="Arial"/>
          <w:sz w:val="24"/>
          <w:szCs w:val="24"/>
        </w:rPr>
        <w:t xml:space="preserve"> call</w:t>
      </w:r>
      <w:r w:rsidR="005E16A5">
        <w:rPr>
          <w:rFonts w:ascii="Arial" w:hAnsi="Arial" w:cs="Arial"/>
          <w:sz w:val="24"/>
          <w:szCs w:val="24"/>
        </w:rPr>
        <w:t>s</w:t>
      </w:r>
      <w:r w:rsidRPr="00833965">
        <w:rPr>
          <w:rFonts w:ascii="Arial" w:hAnsi="Arial" w:cs="Arial"/>
          <w:sz w:val="24"/>
          <w:szCs w:val="24"/>
        </w:rPr>
        <w:t xml:space="preserve"> GWO tower to give a clearance to an aircraft from VKS or 0M8, then say</w:t>
      </w:r>
      <w:r w:rsidRPr="00833965">
        <w:rPr>
          <w:rFonts w:ascii="Arial" w:hAnsi="Arial" w:cs="Arial"/>
          <w:i/>
          <w:sz w:val="24"/>
          <w:szCs w:val="24"/>
        </w:rPr>
        <w:t>: “</w:t>
      </w:r>
      <w:r w:rsidR="00AD087A">
        <w:rPr>
          <w:rFonts w:ascii="Arial" w:hAnsi="Arial" w:cs="Arial"/>
          <w:i/>
          <w:sz w:val="24"/>
          <w:szCs w:val="24"/>
        </w:rPr>
        <w:t xml:space="preserve">I do not know </w:t>
      </w:r>
      <w:r w:rsidRPr="00833965">
        <w:rPr>
          <w:rFonts w:ascii="Arial" w:hAnsi="Arial" w:cs="Arial"/>
          <w:i/>
          <w:sz w:val="24"/>
          <w:szCs w:val="24"/>
        </w:rPr>
        <w:t>that aircraft</w:t>
      </w:r>
      <w:r w:rsidR="00AD087A">
        <w:rPr>
          <w:rFonts w:ascii="Arial" w:hAnsi="Arial" w:cs="Arial"/>
          <w:i/>
          <w:sz w:val="24"/>
          <w:szCs w:val="24"/>
        </w:rPr>
        <w:t>, this is GWO TOWER</w:t>
      </w:r>
      <w:r w:rsidRPr="00833965">
        <w:rPr>
          <w:rFonts w:ascii="Arial" w:hAnsi="Arial" w:cs="Arial"/>
          <w:i/>
          <w:sz w:val="24"/>
          <w:szCs w:val="24"/>
        </w:rPr>
        <w:t>.”</w:t>
      </w:r>
    </w:p>
    <w:p w:rsidR="006825CA" w:rsidRPr="00AD087A" w:rsidRDefault="006825CA" w:rsidP="006825CA">
      <w:pPr>
        <w:pStyle w:val="ListParagraph"/>
        <w:numPr>
          <w:ilvl w:val="0"/>
          <w:numId w:val="8"/>
        </w:numPr>
        <w:ind w:left="720"/>
        <w:rPr>
          <w:rFonts w:ascii="Arial" w:hAnsi="Arial" w:cs="Arial"/>
          <w:sz w:val="24"/>
          <w:szCs w:val="24"/>
        </w:rPr>
      </w:pPr>
      <w:r w:rsidRPr="00AD087A">
        <w:rPr>
          <w:rFonts w:ascii="Arial" w:hAnsi="Arial" w:cs="Arial"/>
          <w:sz w:val="24"/>
          <w:szCs w:val="24"/>
        </w:rPr>
        <w:t>If student calls GWO radio</w:t>
      </w:r>
      <w:r w:rsidR="00AD087A" w:rsidRPr="00AD087A">
        <w:rPr>
          <w:rFonts w:ascii="Arial" w:hAnsi="Arial" w:cs="Arial"/>
          <w:sz w:val="24"/>
          <w:szCs w:val="24"/>
        </w:rPr>
        <w:t xml:space="preserve"> and gives a clearance from the wrong airport</w:t>
      </w:r>
      <w:r w:rsidRPr="00AD087A">
        <w:rPr>
          <w:rFonts w:ascii="Arial" w:hAnsi="Arial" w:cs="Arial"/>
          <w:sz w:val="24"/>
          <w:szCs w:val="24"/>
        </w:rPr>
        <w:t>:</w:t>
      </w:r>
      <w:r w:rsidR="00AD087A" w:rsidRPr="00AD087A">
        <w:rPr>
          <w:rFonts w:ascii="Arial" w:hAnsi="Arial" w:cs="Arial"/>
          <w:sz w:val="24"/>
          <w:szCs w:val="24"/>
        </w:rPr>
        <w:t xml:space="preserve">  RPO should confirm departure airport.</w:t>
      </w:r>
    </w:p>
    <w:p w:rsidR="005E16A5" w:rsidRPr="005E16A5" w:rsidRDefault="006825CA" w:rsidP="005E16A5">
      <w:pPr>
        <w:pStyle w:val="ListParagraph"/>
        <w:numPr>
          <w:ilvl w:val="0"/>
          <w:numId w:val="8"/>
        </w:numPr>
        <w:ind w:left="720"/>
        <w:rPr>
          <w:rFonts w:ascii="Arial" w:hAnsi="Arial" w:cs="Arial"/>
          <w:sz w:val="24"/>
          <w:szCs w:val="24"/>
        </w:rPr>
      </w:pPr>
      <w:r w:rsidRPr="005E16A5">
        <w:rPr>
          <w:rFonts w:ascii="Arial" w:hAnsi="Arial" w:cs="Arial"/>
          <w:sz w:val="24"/>
          <w:szCs w:val="24"/>
        </w:rPr>
        <w:t>If the student calls to give a release or clearance on the wrong aircraft, say: “</w:t>
      </w:r>
      <w:r w:rsidR="005E16A5" w:rsidRPr="005E16A5">
        <w:rPr>
          <w:rFonts w:ascii="Arial" w:hAnsi="Arial" w:cs="Arial"/>
          <w:i/>
          <w:sz w:val="24"/>
          <w:szCs w:val="24"/>
        </w:rPr>
        <w:t>I AM NOT REQUESTING CLEARANCE ON THAT AIRCRAFT</w:t>
      </w:r>
      <w:r w:rsidR="005E16A5">
        <w:rPr>
          <w:rFonts w:ascii="Arial" w:hAnsi="Arial" w:cs="Arial"/>
          <w:sz w:val="24"/>
          <w:szCs w:val="24"/>
        </w:rPr>
        <w:t xml:space="preserve">.” </w:t>
      </w:r>
    </w:p>
    <w:p w:rsidR="006825CA" w:rsidRPr="00833965" w:rsidRDefault="006825CA" w:rsidP="005E16A5">
      <w:pPr>
        <w:pStyle w:val="ListParagraph"/>
        <w:numPr>
          <w:ilvl w:val="1"/>
          <w:numId w:val="8"/>
        </w:numPr>
        <w:rPr>
          <w:rFonts w:ascii="Arial" w:hAnsi="Arial" w:cs="Arial"/>
          <w:sz w:val="24"/>
          <w:szCs w:val="24"/>
        </w:rPr>
      </w:pPr>
      <w:r w:rsidRPr="00833965">
        <w:rPr>
          <w:rFonts w:ascii="Arial" w:hAnsi="Arial" w:cs="Arial"/>
          <w:sz w:val="24"/>
          <w:szCs w:val="24"/>
        </w:rPr>
        <w:t>For example, the RPO calls to request clearance for N310DC, from VKS to GPT.  Student gives EDC and calls back, for a clearance for N23HM to MEM</w:t>
      </w:r>
      <w:r w:rsidR="005E16A5">
        <w:rPr>
          <w:rFonts w:ascii="Arial" w:hAnsi="Arial" w:cs="Arial"/>
          <w:sz w:val="24"/>
          <w:szCs w:val="24"/>
        </w:rPr>
        <w:t>.</w:t>
      </w:r>
      <w:r w:rsidRPr="00833965">
        <w:rPr>
          <w:rFonts w:ascii="Arial" w:hAnsi="Arial" w:cs="Arial"/>
          <w:sz w:val="24"/>
          <w:szCs w:val="24"/>
        </w:rPr>
        <w:t xml:space="preserve"> (</w:t>
      </w:r>
      <w:r w:rsidR="005E16A5">
        <w:rPr>
          <w:rFonts w:ascii="Arial" w:hAnsi="Arial" w:cs="Arial"/>
          <w:sz w:val="24"/>
          <w:szCs w:val="24"/>
        </w:rPr>
        <w:t xml:space="preserve">The </w:t>
      </w:r>
      <w:r w:rsidRPr="00833965">
        <w:rPr>
          <w:rFonts w:ascii="Arial" w:hAnsi="Arial" w:cs="Arial"/>
          <w:sz w:val="24"/>
          <w:szCs w:val="24"/>
        </w:rPr>
        <w:t xml:space="preserve">RPO never requested a clearance on N23HM).  </w:t>
      </w:r>
    </w:p>
    <w:p w:rsidR="00A53609" w:rsidRDefault="00833965" w:rsidP="00A53609">
      <w:pPr>
        <w:pStyle w:val="ListParagraph"/>
        <w:numPr>
          <w:ilvl w:val="0"/>
          <w:numId w:val="8"/>
        </w:numPr>
        <w:ind w:left="720"/>
        <w:rPr>
          <w:rFonts w:ascii="Arial" w:hAnsi="Arial" w:cs="Arial"/>
          <w:sz w:val="24"/>
          <w:szCs w:val="24"/>
        </w:rPr>
      </w:pPr>
      <w:r w:rsidRPr="00833965">
        <w:rPr>
          <w:rFonts w:ascii="Arial" w:hAnsi="Arial" w:cs="Arial"/>
          <w:sz w:val="24"/>
          <w:szCs w:val="24"/>
        </w:rPr>
        <w:t>When a clearance is issued by the student to an aircraft at GWO, VKS, or 0M8, wait 2 minutes before “departing the aircraft.”</w:t>
      </w:r>
    </w:p>
    <w:p w:rsidR="00833965" w:rsidRPr="00A53609" w:rsidRDefault="00833965" w:rsidP="00A53609">
      <w:pPr>
        <w:pStyle w:val="ListParagraph"/>
        <w:ind w:left="360"/>
        <w:rPr>
          <w:rFonts w:ascii="Arial" w:hAnsi="Arial" w:cs="Arial"/>
          <w:sz w:val="24"/>
          <w:szCs w:val="24"/>
        </w:rPr>
      </w:pPr>
      <w:r w:rsidRPr="00A53609">
        <w:rPr>
          <w:rFonts w:ascii="Arial" w:hAnsi="Arial" w:cs="Arial"/>
          <w:sz w:val="24"/>
          <w:szCs w:val="24"/>
          <w:u w:val="single"/>
        </w:rPr>
        <w:lastRenderedPageBreak/>
        <w:t>Approval Requests (APREQ) and Requests</w:t>
      </w:r>
    </w:p>
    <w:p w:rsidR="00833965" w:rsidRPr="00833965" w:rsidRDefault="00833965" w:rsidP="00833965">
      <w:pPr>
        <w:pStyle w:val="ListParagraph"/>
        <w:ind w:left="0"/>
        <w:rPr>
          <w:rFonts w:ascii="Arial" w:hAnsi="Arial" w:cs="Arial"/>
          <w:sz w:val="24"/>
          <w:szCs w:val="24"/>
        </w:rPr>
      </w:pPr>
    </w:p>
    <w:p w:rsidR="00833965" w:rsidRPr="00833965" w:rsidRDefault="00833965" w:rsidP="00833965">
      <w:pPr>
        <w:pStyle w:val="ListParagraph"/>
        <w:numPr>
          <w:ilvl w:val="0"/>
          <w:numId w:val="8"/>
        </w:numPr>
        <w:ind w:left="720"/>
        <w:rPr>
          <w:rFonts w:ascii="Arial" w:hAnsi="Arial" w:cs="Arial"/>
          <w:sz w:val="24"/>
          <w:szCs w:val="24"/>
        </w:rPr>
      </w:pPr>
      <w:r w:rsidRPr="00833965">
        <w:rPr>
          <w:rFonts w:ascii="Arial" w:hAnsi="Arial" w:cs="Arial"/>
          <w:sz w:val="24"/>
          <w:szCs w:val="24"/>
        </w:rPr>
        <w:t>The prompt should always be read as is for all APREQs.</w:t>
      </w:r>
    </w:p>
    <w:p w:rsidR="00833965" w:rsidRPr="00833965" w:rsidRDefault="00833965" w:rsidP="00833965">
      <w:pPr>
        <w:pStyle w:val="ListParagraph"/>
        <w:numPr>
          <w:ilvl w:val="0"/>
          <w:numId w:val="8"/>
        </w:numPr>
        <w:ind w:left="720"/>
        <w:rPr>
          <w:rFonts w:ascii="Arial" w:hAnsi="Arial" w:cs="Arial"/>
          <w:sz w:val="24"/>
          <w:szCs w:val="24"/>
        </w:rPr>
      </w:pPr>
      <w:r w:rsidRPr="00833965">
        <w:rPr>
          <w:rFonts w:ascii="Arial" w:hAnsi="Arial" w:cs="Arial"/>
          <w:sz w:val="24"/>
          <w:szCs w:val="24"/>
        </w:rPr>
        <w:t>IAFDOF should always be spoken “</w:t>
      </w:r>
      <w:r w:rsidR="005E16A5" w:rsidRPr="005E16A5">
        <w:rPr>
          <w:rFonts w:ascii="Arial" w:hAnsi="Arial" w:cs="Arial"/>
          <w:i/>
          <w:sz w:val="24"/>
          <w:szCs w:val="24"/>
        </w:rPr>
        <w:t>INAPPROPRIAT</w:t>
      </w:r>
      <w:r w:rsidR="005E16A5">
        <w:rPr>
          <w:rFonts w:ascii="Arial" w:hAnsi="Arial" w:cs="Arial"/>
          <w:i/>
          <w:sz w:val="24"/>
          <w:szCs w:val="24"/>
        </w:rPr>
        <w:t>E</w:t>
      </w:r>
      <w:r w:rsidR="005E16A5" w:rsidRPr="005E16A5">
        <w:rPr>
          <w:rFonts w:ascii="Arial" w:hAnsi="Arial" w:cs="Arial"/>
          <w:i/>
          <w:sz w:val="24"/>
          <w:szCs w:val="24"/>
        </w:rPr>
        <w:t xml:space="preserve"> ALTITUDE FOR DIRECTION OF FLIGHT</w:t>
      </w:r>
      <w:r w:rsidR="005E16A5">
        <w:rPr>
          <w:rFonts w:ascii="Arial" w:hAnsi="Arial" w:cs="Arial"/>
          <w:sz w:val="24"/>
          <w:szCs w:val="24"/>
        </w:rPr>
        <w:t>.</w:t>
      </w:r>
      <w:r w:rsidRPr="00833965">
        <w:rPr>
          <w:rFonts w:ascii="Arial" w:hAnsi="Arial" w:cs="Arial"/>
          <w:sz w:val="24"/>
          <w:szCs w:val="24"/>
        </w:rPr>
        <w:t>”</w:t>
      </w:r>
    </w:p>
    <w:p w:rsidR="00833965" w:rsidRPr="00833965" w:rsidRDefault="00833965" w:rsidP="00833965">
      <w:pPr>
        <w:pStyle w:val="ListParagraph"/>
        <w:numPr>
          <w:ilvl w:val="0"/>
          <w:numId w:val="8"/>
        </w:numPr>
        <w:ind w:left="720"/>
        <w:rPr>
          <w:rFonts w:ascii="Arial" w:hAnsi="Arial" w:cs="Arial"/>
          <w:sz w:val="24"/>
          <w:szCs w:val="24"/>
        </w:rPr>
      </w:pPr>
      <w:r w:rsidRPr="00833965">
        <w:rPr>
          <w:rFonts w:ascii="Arial" w:hAnsi="Arial" w:cs="Arial"/>
          <w:sz w:val="24"/>
          <w:szCs w:val="24"/>
        </w:rPr>
        <w:t>All requests should be answered with “</w:t>
      </w:r>
      <w:r w:rsidRPr="00833965">
        <w:rPr>
          <w:rFonts w:ascii="Arial" w:hAnsi="Arial" w:cs="Arial"/>
          <w:i/>
          <w:sz w:val="24"/>
          <w:szCs w:val="24"/>
        </w:rPr>
        <w:t>call</w:t>
      </w:r>
      <w:r w:rsidR="005E16A5">
        <w:rPr>
          <w:rFonts w:ascii="Arial" w:hAnsi="Arial" w:cs="Arial"/>
          <w:i/>
          <w:sz w:val="24"/>
          <w:szCs w:val="24"/>
        </w:rPr>
        <w:t xml:space="preserve"> </w:t>
      </w:r>
      <w:r w:rsidRPr="00833965">
        <w:rPr>
          <w:rFonts w:ascii="Arial" w:hAnsi="Arial" w:cs="Arial"/>
          <w:i/>
          <w:sz w:val="24"/>
          <w:szCs w:val="24"/>
        </w:rPr>
        <w:t>sign,</w:t>
      </w:r>
      <w:r w:rsidR="005E16A5">
        <w:rPr>
          <w:rFonts w:ascii="Arial" w:hAnsi="Arial" w:cs="Arial"/>
          <w:i/>
          <w:sz w:val="24"/>
          <w:szCs w:val="24"/>
        </w:rPr>
        <w:t xml:space="preserve"> </w:t>
      </w:r>
      <w:r w:rsidRPr="00833965">
        <w:rPr>
          <w:rFonts w:ascii="Arial" w:hAnsi="Arial" w:cs="Arial"/>
          <w:i/>
          <w:sz w:val="24"/>
          <w:szCs w:val="24"/>
        </w:rPr>
        <w:t>WILCO</w:t>
      </w:r>
      <w:r w:rsidRPr="00833965">
        <w:rPr>
          <w:rFonts w:ascii="Arial" w:hAnsi="Arial" w:cs="Arial"/>
          <w:sz w:val="24"/>
          <w:szCs w:val="24"/>
        </w:rPr>
        <w:t>” or preferably with a read</w:t>
      </w:r>
      <w:r w:rsidR="005E16A5">
        <w:rPr>
          <w:rFonts w:ascii="Arial" w:hAnsi="Arial" w:cs="Arial"/>
          <w:sz w:val="24"/>
          <w:szCs w:val="24"/>
        </w:rPr>
        <w:t xml:space="preserve"> </w:t>
      </w:r>
      <w:r w:rsidRPr="00833965">
        <w:rPr>
          <w:rFonts w:ascii="Arial" w:hAnsi="Arial" w:cs="Arial"/>
          <w:sz w:val="24"/>
          <w:szCs w:val="24"/>
        </w:rPr>
        <w:t>back to insure the transmission was heard correctly. The use of the word WILCO alone is not correct.</w:t>
      </w:r>
    </w:p>
    <w:p w:rsidR="00833965" w:rsidRPr="00833965" w:rsidRDefault="00833965" w:rsidP="00833965">
      <w:pPr>
        <w:pStyle w:val="ListParagraph"/>
        <w:numPr>
          <w:ilvl w:val="0"/>
          <w:numId w:val="8"/>
        </w:numPr>
        <w:ind w:left="720"/>
        <w:rPr>
          <w:rFonts w:ascii="Arial" w:hAnsi="Arial" w:cs="Arial"/>
          <w:sz w:val="24"/>
          <w:szCs w:val="24"/>
        </w:rPr>
      </w:pPr>
      <w:r w:rsidRPr="00833965">
        <w:rPr>
          <w:rFonts w:ascii="Arial" w:hAnsi="Arial" w:cs="Arial"/>
          <w:sz w:val="24"/>
          <w:szCs w:val="24"/>
        </w:rPr>
        <w:t>All requests will require a NAS message (QZ or QU)</w:t>
      </w:r>
    </w:p>
    <w:p w:rsidR="00833965" w:rsidRPr="00833965" w:rsidRDefault="00833965" w:rsidP="00833965">
      <w:pPr>
        <w:pStyle w:val="ListParagraph"/>
        <w:numPr>
          <w:ilvl w:val="0"/>
          <w:numId w:val="8"/>
        </w:numPr>
        <w:ind w:left="720"/>
        <w:rPr>
          <w:rFonts w:ascii="Arial" w:hAnsi="Arial" w:cs="Arial"/>
          <w:sz w:val="24"/>
          <w:szCs w:val="24"/>
        </w:rPr>
      </w:pPr>
      <w:r w:rsidRPr="00833965">
        <w:rPr>
          <w:rFonts w:ascii="Arial" w:hAnsi="Arial" w:cs="Arial"/>
          <w:sz w:val="24"/>
          <w:szCs w:val="24"/>
        </w:rPr>
        <w:t>If the student calls the wrong sector to request a change to an aircraft, the RPO should respond “</w:t>
      </w:r>
      <w:r w:rsidR="00DA6380" w:rsidRPr="00DA6380">
        <w:rPr>
          <w:rFonts w:ascii="Arial" w:hAnsi="Arial" w:cs="Arial"/>
          <w:i/>
          <w:sz w:val="24"/>
          <w:szCs w:val="24"/>
        </w:rPr>
        <w:t>I AM NOT WORKING THAT AIRCRAFT</w:t>
      </w:r>
      <w:r w:rsidR="00DA6380">
        <w:rPr>
          <w:rFonts w:ascii="Arial" w:hAnsi="Arial" w:cs="Arial"/>
          <w:sz w:val="24"/>
          <w:szCs w:val="24"/>
        </w:rPr>
        <w:t>.</w:t>
      </w:r>
      <w:r w:rsidRPr="00833965">
        <w:rPr>
          <w:rFonts w:ascii="Arial" w:hAnsi="Arial" w:cs="Arial"/>
          <w:sz w:val="24"/>
          <w:szCs w:val="24"/>
        </w:rPr>
        <w:t xml:space="preserve">”  </w:t>
      </w:r>
      <w:r w:rsidR="00DA6380">
        <w:rPr>
          <w:rFonts w:ascii="Arial" w:hAnsi="Arial" w:cs="Arial"/>
          <w:sz w:val="24"/>
          <w:szCs w:val="24"/>
        </w:rPr>
        <w:t>For e</w:t>
      </w:r>
      <w:r w:rsidRPr="00833965">
        <w:rPr>
          <w:rFonts w:ascii="Arial" w:hAnsi="Arial" w:cs="Arial"/>
          <w:sz w:val="24"/>
          <w:szCs w:val="24"/>
        </w:rPr>
        <w:t xml:space="preserve">xample – student calls sector 65 requesting to move N123 </w:t>
      </w:r>
      <w:r w:rsidR="00203F29">
        <w:rPr>
          <w:rFonts w:ascii="Arial" w:hAnsi="Arial" w:cs="Arial"/>
          <w:sz w:val="24"/>
          <w:szCs w:val="24"/>
        </w:rPr>
        <w:t>to</w:t>
      </w:r>
      <w:r w:rsidRPr="00833965">
        <w:rPr>
          <w:rFonts w:ascii="Arial" w:hAnsi="Arial" w:cs="Arial"/>
          <w:sz w:val="24"/>
          <w:szCs w:val="24"/>
        </w:rPr>
        <w:t xml:space="preserve"> 160 for traffic.  But, N123 is in sector 67’s airspace, the appropriate RPO response will be “</w:t>
      </w:r>
      <w:r w:rsidR="00D4361D" w:rsidRPr="00D4361D">
        <w:rPr>
          <w:rFonts w:ascii="Arial" w:hAnsi="Arial" w:cs="Arial"/>
          <w:i/>
          <w:sz w:val="24"/>
          <w:szCs w:val="24"/>
        </w:rPr>
        <w:t>THIS IS SECTOR 65,</w:t>
      </w:r>
      <w:r w:rsidR="00D4361D">
        <w:rPr>
          <w:rFonts w:ascii="Arial" w:hAnsi="Arial" w:cs="Arial"/>
          <w:sz w:val="24"/>
          <w:szCs w:val="24"/>
        </w:rPr>
        <w:t xml:space="preserve"> </w:t>
      </w:r>
      <w:r w:rsidR="00DA6380" w:rsidRPr="00DA6380">
        <w:rPr>
          <w:rFonts w:ascii="Arial" w:hAnsi="Arial" w:cs="Arial"/>
          <w:i/>
          <w:sz w:val="24"/>
          <w:szCs w:val="24"/>
        </w:rPr>
        <w:t>I AM NOT WORKING THAT AIRCRAFT</w:t>
      </w:r>
      <w:r w:rsidRPr="00833965">
        <w:rPr>
          <w:rFonts w:ascii="Arial" w:hAnsi="Arial" w:cs="Arial"/>
          <w:sz w:val="24"/>
          <w:szCs w:val="24"/>
        </w:rPr>
        <w:t>”.</w:t>
      </w:r>
    </w:p>
    <w:p w:rsidR="00833965" w:rsidRDefault="00833965" w:rsidP="00833965">
      <w:pPr>
        <w:pStyle w:val="ListParagraph"/>
        <w:numPr>
          <w:ilvl w:val="0"/>
          <w:numId w:val="8"/>
        </w:numPr>
        <w:ind w:left="720"/>
        <w:rPr>
          <w:rFonts w:ascii="Arial" w:hAnsi="Arial" w:cs="Arial"/>
          <w:sz w:val="24"/>
          <w:szCs w:val="24"/>
        </w:rPr>
      </w:pPr>
      <w:r w:rsidRPr="00833965">
        <w:rPr>
          <w:rFonts w:ascii="Arial" w:hAnsi="Arial" w:cs="Arial"/>
          <w:sz w:val="24"/>
          <w:szCs w:val="24"/>
        </w:rPr>
        <w:t>If the student calls another sector to move an incoming aircraft into sector 66, but the aircraft has already handed off to sector 66, then the RPO should respond “</w:t>
      </w:r>
      <w:r w:rsidR="00203F29" w:rsidRPr="00203F29">
        <w:rPr>
          <w:rFonts w:ascii="Arial" w:hAnsi="Arial" w:cs="Arial"/>
          <w:i/>
          <w:sz w:val="24"/>
          <w:szCs w:val="24"/>
        </w:rPr>
        <w:t>THE AIRCRAFT IS NOT ON MY FREQUENCY</w:t>
      </w:r>
      <w:r w:rsidR="00203F29">
        <w:rPr>
          <w:rFonts w:ascii="Arial" w:hAnsi="Arial" w:cs="Arial"/>
          <w:sz w:val="24"/>
          <w:szCs w:val="24"/>
        </w:rPr>
        <w:t>.</w:t>
      </w:r>
      <w:r w:rsidRPr="00833965">
        <w:rPr>
          <w:rFonts w:ascii="Arial" w:hAnsi="Arial" w:cs="Arial"/>
          <w:sz w:val="24"/>
          <w:szCs w:val="24"/>
        </w:rPr>
        <w:t>”</w:t>
      </w:r>
    </w:p>
    <w:p w:rsidR="00DA6380" w:rsidRPr="00833965" w:rsidRDefault="00DA6380" w:rsidP="00833965">
      <w:pPr>
        <w:pStyle w:val="ListParagraph"/>
        <w:numPr>
          <w:ilvl w:val="0"/>
          <w:numId w:val="8"/>
        </w:numPr>
        <w:ind w:left="720"/>
        <w:rPr>
          <w:rFonts w:ascii="Arial" w:hAnsi="Arial" w:cs="Arial"/>
          <w:sz w:val="24"/>
          <w:szCs w:val="24"/>
        </w:rPr>
      </w:pPr>
      <w:r>
        <w:rPr>
          <w:rFonts w:ascii="Arial" w:hAnsi="Arial" w:cs="Arial"/>
          <w:sz w:val="24"/>
          <w:szCs w:val="24"/>
        </w:rPr>
        <w:t>The term “show it” is never appropriate.</w:t>
      </w:r>
    </w:p>
    <w:p w:rsidR="00833965" w:rsidRPr="00833965" w:rsidRDefault="00833965" w:rsidP="00833965">
      <w:pPr>
        <w:pStyle w:val="ListParagraph"/>
        <w:rPr>
          <w:rFonts w:ascii="Arial" w:hAnsi="Arial" w:cs="Arial"/>
          <w:sz w:val="24"/>
          <w:szCs w:val="24"/>
        </w:rPr>
      </w:pPr>
    </w:p>
    <w:p w:rsidR="00833965" w:rsidRPr="00833965" w:rsidRDefault="00833965" w:rsidP="00833965">
      <w:pPr>
        <w:pStyle w:val="ListParagraph"/>
      </w:pPr>
    </w:p>
    <w:p w:rsidR="00C27AD2" w:rsidRPr="00833965" w:rsidRDefault="00C27AD2" w:rsidP="00833965">
      <w:pPr>
        <w:ind w:left="720"/>
      </w:pPr>
    </w:p>
    <w:p w:rsidR="00C27AD2" w:rsidRPr="00833965" w:rsidRDefault="00C27AD2" w:rsidP="00833965">
      <w:pPr>
        <w:pStyle w:val="ListParagraph"/>
        <w:spacing w:after="0" w:line="240" w:lineRule="auto"/>
        <w:rPr>
          <w:rFonts w:ascii="Arial" w:hAnsi="Arial" w:cs="Arial"/>
        </w:rPr>
      </w:pPr>
    </w:p>
    <w:p w:rsidR="000E2573" w:rsidRPr="00833965" w:rsidRDefault="000E2573" w:rsidP="00833965">
      <w:pPr>
        <w:ind w:left="720"/>
        <w:rPr>
          <w:rFonts w:ascii="Arial" w:hAnsi="Arial" w:cs="Arial"/>
        </w:rPr>
      </w:pPr>
    </w:p>
    <w:sectPr w:rsidR="000E2573" w:rsidRPr="0083396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CF6" w:rsidRDefault="00600CF6" w:rsidP="00B968E5">
      <w:pPr>
        <w:spacing w:after="0" w:line="240" w:lineRule="auto"/>
      </w:pPr>
      <w:r>
        <w:separator/>
      </w:r>
    </w:p>
  </w:endnote>
  <w:endnote w:type="continuationSeparator" w:id="0">
    <w:p w:rsidR="00600CF6" w:rsidRDefault="00600CF6" w:rsidP="00B96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20" w:rsidRDefault="00BB72FB">
    <w:pPr>
      <w:pStyle w:val="Footer"/>
    </w:pPr>
    <w:r>
      <w:t xml:space="preserve">50148001 </w:t>
    </w:r>
    <w:r w:rsidR="00F73700">
      <w:t>JTMS-024</w:t>
    </w:r>
    <w:r w:rsidR="009A5A12">
      <w:t xml:space="preserve"> </w:t>
    </w:r>
    <w:r>
      <w:t xml:space="preserve">/ </w:t>
    </w:r>
    <w:r w:rsidR="0023592D">
      <w:t>V.20</w:t>
    </w:r>
    <w:r w:rsidR="00BA1E84">
      <w:t>2</w:t>
    </w:r>
    <w:ins w:id="1" w:author="Stonebarger, Amanda CTR (FAA)" w:date="2021-02-09T14:25:00Z">
      <w:r w:rsidR="00345778">
        <w:t>1</w:t>
      </w:r>
    </w:ins>
    <w:del w:id="2" w:author="Stonebarger, Amanda CTR (FAA)" w:date="2021-02-09T14:25:00Z">
      <w:r w:rsidR="00BA1E84" w:rsidDel="00345778">
        <w:delText>0</w:delText>
      </w:r>
    </w:del>
    <w:r w:rsidR="0023592D">
      <w:t>-0</w:t>
    </w:r>
    <w:ins w:id="3" w:author="Stonebarger, Amanda CTR (FAA)" w:date="2021-02-09T14:25:00Z">
      <w:r w:rsidR="00345778">
        <w:t>2</w:t>
      </w:r>
    </w:ins>
    <w:del w:id="4" w:author="Stonebarger, Amanda CTR (FAA)" w:date="2021-02-09T14:25:00Z">
      <w:r w:rsidR="00C12586" w:rsidDel="00345778">
        <w:delText>8</w:delText>
      </w:r>
    </w:del>
    <w:r w:rsidR="00602E20">
      <w:ptab w:relativeTo="margin" w:alignment="right" w:leader="none"/>
    </w:r>
    <w:r w:rsidR="00602E20">
      <w:t xml:space="preserve"> </w:t>
    </w:r>
    <w:r w:rsidR="00345778">
      <w:fldChar w:fldCharType="begin"/>
    </w:r>
    <w:r w:rsidR="00345778">
      <w:instrText xml:space="preserve"> PAGE   \* MERGEFORMAT </w:instrText>
    </w:r>
    <w:r w:rsidR="00345778">
      <w:fldChar w:fldCharType="separate"/>
    </w:r>
    <w:r w:rsidR="00345778">
      <w:rPr>
        <w:noProof/>
      </w:rPr>
      <w:t>3</w:t>
    </w:r>
    <w:r w:rsidR="0034577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CF6" w:rsidRDefault="00600CF6" w:rsidP="00B968E5">
      <w:pPr>
        <w:spacing w:after="0" w:line="240" w:lineRule="auto"/>
      </w:pPr>
      <w:r>
        <w:separator/>
      </w:r>
    </w:p>
  </w:footnote>
  <w:footnote w:type="continuationSeparator" w:id="0">
    <w:p w:rsidR="00600CF6" w:rsidRDefault="00600CF6" w:rsidP="00B96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20" w:rsidRDefault="00807C66">
    <w:pPr>
      <w:pStyle w:val="Header"/>
    </w:pPr>
    <w:r>
      <w:t>AMA-511 ERAM</w:t>
    </w:r>
    <w:r w:rsidR="00602E20">
      <w:t xml:space="preserve"> LAB RPO </w:t>
    </w:r>
    <w:r w:rsidR="00B06446">
      <w:t>Job Aid and Standard Procedures</w:t>
    </w:r>
  </w:p>
  <w:p w:rsidR="00B968E5" w:rsidRDefault="00B968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509"/>
    <w:multiLevelType w:val="hybridMultilevel"/>
    <w:tmpl w:val="6F9C2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33BEB"/>
    <w:multiLevelType w:val="hybridMultilevel"/>
    <w:tmpl w:val="73F04D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CB7FBF"/>
    <w:multiLevelType w:val="hybridMultilevel"/>
    <w:tmpl w:val="4F643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AC4699"/>
    <w:multiLevelType w:val="hybridMultilevel"/>
    <w:tmpl w:val="3104C3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A4C34ED"/>
    <w:multiLevelType w:val="hybridMultilevel"/>
    <w:tmpl w:val="23BEB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CA0D5E"/>
    <w:multiLevelType w:val="hybridMultilevel"/>
    <w:tmpl w:val="04465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347994"/>
    <w:multiLevelType w:val="hybridMultilevel"/>
    <w:tmpl w:val="E862BE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486061E"/>
    <w:multiLevelType w:val="hybridMultilevel"/>
    <w:tmpl w:val="24145C96"/>
    <w:lvl w:ilvl="0" w:tplc="5A5E3E16">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E7B75BD"/>
    <w:multiLevelType w:val="hybridMultilevel"/>
    <w:tmpl w:val="742C2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7"/>
  </w:num>
  <w:num w:numId="4">
    <w:abstractNumId w:val="6"/>
  </w:num>
  <w:num w:numId="5">
    <w:abstractNumId w:val="5"/>
  </w:num>
  <w:num w:numId="6">
    <w:abstractNumId w:val="3"/>
  </w:num>
  <w:num w:numId="7">
    <w:abstractNumId w:val="0"/>
  </w:num>
  <w:num w:numId="8">
    <w:abstractNumId w:val="1"/>
  </w:num>
  <w:num w:numId="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onebarger, Amanda CTR (FAA)">
    <w15:presenceInfo w15:providerId="AD" w15:userId="S-1-5-21-3215564045-1863808890-1157122868-26822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7E7"/>
    <w:rsid w:val="000A40CD"/>
    <w:rsid w:val="000D37E7"/>
    <w:rsid w:val="000E2573"/>
    <w:rsid w:val="00203F29"/>
    <w:rsid w:val="002043EA"/>
    <w:rsid w:val="00211F40"/>
    <w:rsid w:val="0023592D"/>
    <w:rsid w:val="00314E7A"/>
    <w:rsid w:val="00345778"/>
    <w:rsid w:val="003967B2"/>
    <w:rsid w:val="00457746"/>
    <w:rsid w:val="004C1D64"/>
    <w:rsid w:val="005858E6"/>
    <w:rsid w:val="005E16A5"/>
    <w:rsid w:val="005F7726"/>
    <w:rsid w:val="00600CF6"/>
    <w:rsid w:val="00602E20"/>
    <w:rsid w:val="00634359"/>
    <w:rsid w:val="006825CA"/>
    <w:rsid w:val="006D799B"/>
    <w:rsid w:val="00710BCA"/>
    <w:rsid w:val="00723BB4"/>
    <w:rsid w:val="00750E21"/>
    <w:rsid w:val="007F2FE3"/>
    <w:rsid w:val="00807C66"/>
    <w:rsid w:val="0082753D"/>
    <w:rsid w:val="00833965"/>
    <w:rsid w:val="008A3AC4"/>
    <w:rsid w:val="008D27C3"/>
    <w:rsid w:val="008D5DBE"/>
    <w:rsid w:val="008D718C"/>
    <w:rsid w:val="00916A47"/>
    <w:rsid w:val="00995E5F"/>
    <w:rsid w:val="009A5A12"/>
    <w:rsid w:val="009E31AA"/>
    <w:rsid w:val="00A17A8C"/>
    <w:rsid w:val="00A53609"/>
    <w:rsid w:val="00A70601"/>
    <w:rsid w:val="00AB6ED5"/>
    <w:rsid w:val="00AD087A"/>
    <w:rsid w:val="00AD6A06"/>
    <w:rsid w:val="00AF60F9"/>
    <w:rsid w:val="00B06446"/>
    <w:rsid w:val="00B968E5"/>
    <w:rsid w:val="00BA1E84"/>
    <w:rsid w:val="00BB72FB"/>
    <w:rsid w:val="00C12586"/>
    <w:rsid w:val="00C27AD2"/>
    <w:rsid w:val="00CA186E"/>
    <w:rsid w:val="00D4361D"/>
    <w:rsid w:val="00DA067E"/>
    <w:rsid w:val="00DA6380"/>
    <w:rsid w:val="00E06A59"/>
    <w:rsid w:val="00E3531C"/>
    <w:rsid w:val="00E41B20"/>
    <w:rsid w:val="00EC4254"/>
    <w:rsid w:val="00F73700"/>
    <w:rsid w:val="00FD1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8FF461"/>
  <w15:docId w15:val="{4B1F712D-A3EB-4BD5-938B-5ADBE013D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37E7"/>
    <w:pPr>
      <w:ind w:left="720"/>
      <w:contextualSpacing/>
    </w:pPr>
  </w:style>
  <w:style w:type="paragraph" w:styleId="BalloonText">
    <w:name w:val="Balloon Text"/>
    <w:basedOn w:val="Normal"/>
    <w:link w:val="BalloonTextChar"/>
    <w:uiPriority w:val="99"/>
    <w:semiHidden/>
    <w:unhideWhenUsed/>
    <w:rsid w:val="00E35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31C"/>
    <w:rPr>
      <w:rFonts w:ascii="Tahoma" w:hAnsi="Tahoma" w:cs="Tahoma"/>
      <w:sz w:val="16"/>
      <w:szCs w:val="16"/>
    </w:rPr>
  </w:style>
  <w:style w:type="paragraph" w:styleId="NoSpacing">
    <w:name w:val="No Spacing"/>
    <w:uiPriority w:val="1"/>
    <w:qFormat/>
    <w:rsid w:val="00833965"/>
    <w:pPr>
      <w:spacing w:after="0" w:line="240" w:lineRule="auto"/>
    </w:pPr>
  </w:style>
  <w:style w:type="paragraph" w:styleId="Header">
    <w:name w:val="header"/>
    <w:basedOn w:val="Normal"/>
    <w:link w:val="HeaderChar"/>
    <w:uiPriority w:val="99"/>
    <w:unhideWhenUsed/>
    <w:rsid w:val="00B968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68E5"/>
  </w:style>
  <w:style w:type="paragraph" w:styleId="Footer">
    <w:name w:val="footer"/>
    <w:basedOn w:val="Normal"/>
    <w:link w:val="FooterChar"/>
    <w:uiPriority w:val="99"/>
    <w:unhideWhenUsed/>
    <w:rsid w:val="00B968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68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C50A2-64E8-4237-9113-6AF37BA34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832</Words>
  <Characters>4745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DOT/FAA</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FAA/DOT</dc:creator>
  <cp:lastModifiedBy>Stonebarger, Amanda CTR (FAA)</cp:lastModifiedBy>
  <cp:revision>8</cp:revision>
  <cp:lastPrinted>2015-11-09T16:57:00Z</cp:lastPrinted>
  <dcterms:created xsi:type="dcterms:W3CDTF">2018-08-20T19:51:00Z</dcterms:created>
  <dcterms:modified xsi:type="dcterms:W3CDTF">2021-02-09T20:26:00Z</dcterms:modified>
</cp:coreProperties>
</file>